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CEAB"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May ____, 2023</w:t>
      </w:r>
    </w:p>
    <w:p w14:paraId="13D4470C" w14:textId="77777777" w:rsidR="00126B67" w:rsidRDefault="00126B67" w:rsidP="00126B67">
      <w:pPr>
        <w:rPr>
          <w:rFonts w:ascii="Bookman Old Style" w:hAnsi="Bookman Old Style" w:cstheme="minorHAnsi"/>
          <w:sz w:val="22"/>
          <w:szCs w:val="22"/>
        </w:rPr>
      </w:pPr>
    </w:p>
    <w:p w14:paraId="51B6516E"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RE:  Clough Corridor Plan Improvement – Newtown Road Area</w:t>
      </w:r>
    </w:p>
    <w:p w14:paraId="5A5EBA08" w14:textId="77777777" w:rsidR="00126B67" w:rsidRDefault="00126B67" w:rsidP="00126B67">
      <w:pPr>
        <w:rPr>
          <w:rFonts w:ascii="Bookman Old Style" w:hAnsi="Bookman Old Style" w:cstheme="minorHAnsi"/>
          <w:sz w:val="22"/>
          <w:szCs w:val="22"/>
        </w:rPr>
      </w:pPr>
    </w:p>
    <w:p w14:paraId="7F13B346"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Dear Current Resident/ Property Owner:</w:t>
      </w:r>
    </w:p>
    <w:p w14:paraId="31D173A0" w14:textId="77777777" w:rsidR="00126B67" w:rsidRDefault="00126B67" w:rsidP="00126B67">
      <w:pPr>
        <w:rPr>
          <w:rFonts w:ascii="Bookman Old Style" w:hAnsi="Bookman Old Style" w:cstheme="minorHAnsi"/>
          <w:sz w:val="22"/>
          <w:szCs w:val="22"/>
        </w:rPr>
      </w:pPr>
    </w:p>
    <w:p w14:paraId="4B4D89E1"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 xml:space="preserve">As you may be aware, Anderson Township has made tremendous strides over the past 25 years to improve vehicular and pedestrian safety in the township.   This has been highlighted by roadway corridor planning on Beechmont, Salem, State Road 32 and more recently Clough Pike.  At the same time, the Township’s award-winning Anderson Trails Plan has guided the introduction of over 23 miles of trails and sidewalks that have been built, primarily along heavily travelled, higher speed Hamilton County roadways such as Clough Pike. </w:t>
      </w:r>
    </w:p>
    <w:p w14:paraId="78AF64E3" w14:textId="77777777" w:rsidR="00126B67" w:rsidRDefault="00126B67" w:rsidP="00126B67">
      <w:pPr>
        <w:rPr>
          <w:rFonts w:ascii="Bookman Old Style" w:hAnsi="Bookman Old Style" w:cstheme="minorHAnsi"/>
          <w:sz w:val="22"/>
          <w:szCs w:val="22"/>
        </w:rPr>
      </w:pPr>
    </w:p>
    <w:p w14:paraId="7BBE44BC" w14:textId="77777777" w:rsidR="00126B67" w:rsidRDefault="00126B67" w:rsidP="00126B67">
      <w:pPr>
        <w:pStyle w:val="NoSpacing"/>
        <w:rPr>
          <w:rFonts w:ascii="Bookman Old Style" w:hAnsi="Bookman Old Style" w:cstheme="minorHAnsi"/>
        </w:rPr>
      </w:pPr>
      <w:r>
        <w:rPr>
          <w:rFonts w:ascii="Bookman Old Style" w:hAnsi="Bookman Old Style" w:cstheme="minorHAnsi"/>
        </w:rPr>
        <w:t xml:space="preserve">The Township’s Clough Pike Corridor Study, adopted in January 2021, recommended the continued expansion of sidewalks along the corridor.  It also identified the need for improvements at the intersection of Newtown Road, namely the introduction of left-turn lanes.   Based upon this, the Township applied for grant funding for the turn lane project, along with the construction of a sidewalk on the south side of Clough between Copperleaf Drive and Newtown Road.  </w:t>
      </w:r>
    </w:p>
    <w:p w14:paraId="4D5FCC45" w14:textId="77777777" w:rsidR="00126B67" w:rsidRDefault="00126B67" w:rsidP="00126B67">
      <w:pPr>
        <w:pStyle w:val="NoSpacing"/>
        <w:rPr>
          <w:rFonts w:ascii="Bookman Old Style" w:hAnsi="Bookman Old Style" w:cstheme="minorHAnsi"/>
        </w:rPr>
      </w:pPr>
    </w:p>
    <w:p w14:paraId="6F2C432A" w14:textId="77777777" w:rsidR="00126B67" w:rsidRDefault="00126B67" w:rsidP="00126B67">
      <w:pPr>
        <w:pStyle w:val="NoSpacing"/>
        <w:rPr>
          <w:rFonts w:ascii="Bookman Old Style" w:hAnsi="Bookman Old Style" w:cstheme="minorHAnsi"/>
        </w:rPr>
      </w:pPr>
      <w:r>
        <w:rPr>
          <w:rFonts w:ascii="Bookman Old Style" w:hAnsi="Bookman Old Style" w:cstheme="minorHAnsi"/>
        </w:rPr>
        <w:t xml:space="preserve">We’re pleased to announce this grant was approved and the Trustees recently authorized funding for the engineering of these improvements.  With this, Anderson Township staff has retained Stantec Consulting for this design.  </w:t>
      </w:r>
    </w:p>
    <w:p w14:paraId="101982C5" w14:textId="77777777" w:rsidR="00126B67" w:rsidRDefault="00126B67" w:rsidP="00126B67">
      <w:pPr>
        <w:pStyle w:val="NoSpacing"/>
        <w:rPr>
          <w:rFonts w:ascii="Bookman Old Style" w:hAnsi="Bookman Old Style" w:cstheme="minorHAnsi"/>
        </w:rPr>
      </w:pPr>
    </w:p>
    <w:p w14:paraId="3DBA713F" w14:textId="69DDADC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 xml:space="preserve">We anticipate surveyors </w:t>
      </w:r>
      <w:ins w:id="0" w:author="Durham, Paul" w:date="2023-05-22T11:26:00Z">
        <w:r>
          <w:rPr>
            <w:rFonts w:ascii="Bookman Old Style" w:hAnsi="Bookman Old Style" w:cstheme="minorHAnsi"/>
            <w:sz w:val="22"/>
            <w:szCs w:val="22"/>
          </w:rPr>
          <w:t xml:space="preserve">and environmental scientists </w:t>
        </w:r>
      </w:ins>
      <w:r>
        <w:rPr>
          <w:rFonts w:ascii="Bookman Old Style" w:hAnsi="Bookman Old Style" w:cstheme="minorHAnsi"/>
          <w:sz w:val="22"/>
          <w:szCs w:val="22"/>
        </w:rPr>
        <w:t xml:space="preserve">with Stantec will be in the area in late </w:t>
      </w:r>
      <w:del w:id="1" w:author="Durham, Paul" w:date="2023-05-23T07:57:00Z">
        <w:r w:rsidDel="000C400B">
          <w:rPr>
            <w:rFonts w:ascii="Bookman Old Style" w:hAnsi="Bookman Old Style" w:cstheme="minorHAnsi"/>
            <w:sz w:val="22"/>
            <w:szCs w:val="22"/>
          </w:rPr>
          <w:delText xml:space="preserve">July </w:delText>
        </w:r>
      </w:del>
      <w:ins w:id="2" w:author="Durham, Paul" w:date="2023-05-23T07:57:00Z">
        <w:r w:rsidR="000C400B">
          <w:rPr>
            <w:rFonts w:ascii="Bookman Old Style" w:hAnsi="Bookman Old Style" w:cstheme="minorHAnsi"/>
            <w:sz w:val="22"/>
            <w:szCs w:val="22"/>
          </w:rPr>
          <w:t>May</w:t>
        </w:r>
        <w:r w:rsidR="000C400B">
          <w:rPr>
            <w:rFonts w:ascii="Bookman Old Style" w:hAnsi="Bookman Old Style" w:cstheme="minorHAnsi"/>
            <w:sz w:val="22"/>
            <w:szCs w:val="22"/>
          </w:rPr>
          <w:t xml:space="preserve"> </w:t>
        </w:r>
      </w:ins>
      <w:r>
        <w:rPr>
          <w:rFonts w:ascii="Bookman Old Style" w:hAnsi="Bookman Old Style" w:cstheme="minorHAnsi"/>
          <w:sz w:val="22"/>
          <w:szCs w:val="22"/>
        </w:rPr>
        <w:t xml:space="preserve">or early </w:t>
      </w:r>
      <w:ins w:id="3" w:author="Durham, Paul" w:date="2023-05-23T07:57:00Z">
        <w:r w:rsidR="000C400B">
          <w:rPr>
            <w:rFonts w:ascii="Bookman Old Style" w:hAnsi="Bookman Old Style" w:cstheme="minorHAnsi"/>
            <w:sz w:val="22"/>
            <w:szCs w:val="22"/>
          </w:rPr>
          <w:t>June</w:t>
        </w:r>
      </w:ins>
      <w:del w:id="4" w:author="Durham, Paul" w:date="2023-05-23T07:57:00Z">
        <w:r w:rsidDel="000C400B">
          <w:rPr>
            <w:rFonts w:ascii="Bookman Old Style" w:hAnsi="Bookman Old Style" w:cstheme="minorHAnsi"/>
            <w:sz w:val="22"/>
            <w:szCs w:val="22"/>
          </w:rPr>
          <w:delText>August</w:delText>
        </w:r>
      </w:del>
      <w:r>
        <w:rPr>
          <w:rFonts w:ascii="Bookman Old Style" w:hAnsi="Bookman Old Style" w:cstheme="minorHAnsi"/>
          <w:sz w:val="22"/>
          <w:szCs w:val="22"/>
        </w:rPr>
        <w:t xml:space="preserve">.  </w:t>
      </w:r>
      <w:ins w:id="5" w:author="Durham, Paul" w:date="2023-05-22T11:26:00Z">
        <w:r w:rsidR="0099421A" w:rsidRPr="0099421A">
          <w:rPr>
            <w:rFonts w:ascii="Bookman Old Style" w:hAnsi="Bookman Old Style" w:cstheme="minorHAnsi"/>
            <w:sz w:val="22"/>
            <w:szCs w:val="22"/>
            <w:rPrChange w:id="6" w:author="Durham, Paul" w:date="2023-05-22T11:26:00Z">
              <w:rPr>
                <w:rFonts w:ascii="Arial" w:hAnsi="Arial" w:cs="Arial"/>
                <w:color w:val="0000FF"/>
                <w:sz w:val="20"/>
              </w:rPr>
            </w:rPrChange>
          </w:rPr>
          <w:t>Sections 5517.01 and 163.03 of the Ohio Revised Code authorize such entries but also require that reimbursement be made for any actual damage resulting from such work.</w:t>
        </w:r>
      </w:ins>
      <w:ins w:id="7" w:author="Durham, Paul" w:date="2023-05-22T11:27:00Z">
        <w:r w:rsidR="0099421A">
          <w:rPr>
            <w:rFonts w:ascii="Bookman Old Style" w:hAnsi="Bookman Old Style" w:cstheme="minorHAnsi"/>
            <w:sz w:val="22"/>
            <w:szCs w:val="22"/>
          </w:rPr>
          <w:t xml:space="preserve"> </w:t>
        </w:r>
      </w:ins>
      <w:r>
        <w:rPr>
          <w:rFonts w:ascii="Bookman Old Style" w:hAnsi="Bookman Old Style" w:cstheme="minorHAnsi"/>
          <w:sz w:val="22"/>
          <w:szCs w:val="22"/>
        </w:rPr>
        <w:t xml:space="preserve">As we begin the preliminary layout for these improvements, and eventually move into detailed design, feedback from potential adjacent property owners such as you is key. The design for the turn lane expansion and sidewalk will require considerable planning and input. </w:t>
      </w:r>
    </w:p>
    <w:p w14:paraId="349741C6" w14:textId="77777777" w:rsidR="00126B67" w:rsidRDefault="00126B67" w:rsidP="00126B67">
      <w:pPr>
        <w:rPr>
          <w:rFonts w:ascii="Bookman Old Style" w:hAnsi="Bookman Old Style" w:cstheme="minorHAnsi"/>
          <w:sz w:val="22"/>
          <w:szCs w:val="22"/>
        </w:rPr>
      </w:pPr>
    </w:p>
    <w:p w14:paraId="2AF8B608" w14:textId="068AC6F7" w:rsidR="000C400B" w:rsidRDefault="00126B67" w:rsidP="000C400B">
      <w:pPr>
        <w:rPr>
          <w:ins w:id="8" w:author="Durham, Paul" w:date="2023-05-23T07:56:00Z"/>
          <w:rFonts w:ascii="Trebuchet MS" w:hAnsi="Trebuchet MS" w:cstheme="minorBidi"/>
          <w:sz w:val="20"/>
        </w:rPr>
      </w:pPr>
      <w:r>
        <w:rPr>
          <w:rFonts w:ascii="Bookman Old Style" w:hAnsi="Bookman Old Style" w:cstheme="minorHAnsi"/>
          <w:sz w:val="22"/>
          <w:szCs w:val="22"/>
        </w:rPr>
        <w:t xml:space="preserve">Thus, we ask that you please contact me, at </w:t>
      </w:r>
      <w:hyperlink r:id="rId6" w:history="1">
        <w:r>
          <w:rPr>
            <w:rStyle w:val="Hyperlink"/>
            <w:rFonts w:ascii="Bookman Old Style" w:hAnsi="Bookman Old Style" w:cstheme="minorHAnsi"/>
            <w:sz w:val="22"/>
            <w:szCs w:val="22"/>
          </w:rPr>
          <w:t>ssievers@AndersonTownshipOH.gov</w:t>
        </w:r>
      </w:hyperlink>
      <w:r>
        <w:rPr>
          <w:rFonts w:ascii="Bookman Old Style" w:hAnsi="Bookman Old Style" w:cstheme="minorHAnsi"/>
          <w:sz w:val="22"/>
          <w:szCs w:val="22"/>
        </w:rPr>
        <w:t xml:space="preserve">  or 513-688-8604, with any questions or comments that you have, or key information of which we should be aware, as we begin this process. </w:t>
      </w:r>
      <w:ins w:id="9" w:author="Durham, Paul" w:date="2023-05-23T07:56:00Z">
        <w:r w:rsidR="000C400B">
          <w:rPr>
            <w:rFonts w:ascii="Bookman Old Style" w:hAnsi="Bookman Old Style" w:cstheme="minorHAnsi"/>
            <w:sz w:val="22"/>
            <w:szCs w:val="22"/>
          </w:rPr>
          <w:t>Additionally, i</w:t>
        </w:r>
        <w:r w:rsidR="000C400B" w:rsidRPr="000C400B">
          <w:rPr>
            <w:rFonts w:ascii="Bookman Old Style" w:hAnsi="Bookman Old Style" w:cstheme="minorHAnsi"/>
            <w:sz w:val="22"/>
            <w:szCs w:val="22"/>
            <w:rPrChange w:id="10" w:author="Durham, Paul" w:date="2023-05-23T07:56:00Z">
              <w:rPr>
                <w:rFonts w:ascii="Trebuchet MS" w:hAnsi="Trebuchet MS"/>
                <w:sz w:val="20"/>
              </w:rPr>
            </w:rPrChange>
          </w:rPr>
          <w:t>f at any time you feel that our representatives have not given proper attention to your property, please notify me.</w:t>
        </w:r>
        <w:r w:rsidR="000C400B">
          <w:rPr>
            <w:rFonts w:ascii="Trebuchet MS" w:hAnsi="Trebuchet MS"/>
            <w:sz w:val="20"/>
          </w:rPr>
          <w:t xml:space="preserve"> </w:t>
        </w:r>
      </w:ins>
    </w:p>
    <w:p w14:paraId="29C31223" w14:textId="226C0E93"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Thank you in advance for your consideration and we will keep you updated of our efforts over the coming months.</w:t>
      </w:r>
    </w:p>
    <w:p w14:paraId="3B9B8DF3" w14:textId="77777777" w:rsidR="00126B67" w:rsidRDefault="00126B67" w:rsidP="00126B67">
      <w:pPr>
        <w:rPr>
          <w:rFonts w:ascii="Bookman Old Style" w:hAnsi="Bookman Old Style" w:cstheme="minorHAnsi"/>
          <w:sz w:val="22"/>
          <w:szCs w:val="22"/>
        </w:rPr>
      </w:pPr>
    </w:p>
    <w:p w14:paraId="59A176D2"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Sincerely,</w:t>
      </w:r>
    </w:p>
    <w:p w14:paraId="22584470" w14:textId="77777777" w:rsidR="00126B67" w:rsidRDefault="00126B67" w:rsidP="00126B67">
      <w:pPr>
        <w:rPr>
          <w:rFonts w:ascii="Bookman Old Style" w:hAnsi="Bookman Old Style" w:cstheme="minorHAnsi"/>
          <w:sz w:val="22"/>
          <w:szCs w:val="22"/>
        </w:rPr>
      </w:pPr>
    </w:p>
    <w:p w14:paraId="2F46309D" w14:textId="77777777" w:rsidR="00126B67" w:rsidRDefault="00126B67" w:rsidP="00126B67">
      <w:pPr>
        <w:rPr>
          <w:rFonts w:ascii="Bookman Old Style" w:hAnsi="Bookman Old Style" w:cstheme="minorHAnsi"/>
          <w:sz w:val="22"/>
          <w:szCs w:val="22"/>
        </w:rPr>
      </w:pPr>
    </w:p>
    <w:p w14:paraId="32C3CC28" w14:textId="77777777" w:rsidR="00126B67" w:rsidRDefault="00126B67" w:rsidP="00126B67">
      <w:pPr>
        <w:rPr>
          <w:rFonts w:ascii="Bookman Old Style" w:hAnsi="Bookman Old Style" w:cstheme="minorHAnsi"/>
          <w:sz w:val="22"/>
          <w:szCs w:val="22"/>
        </w:rPr>
      </w:pPr>
      <w:r>
        <w:rPr>
          <w:rFonts w:ascii="Bookman Old Style" w:hAnsi="Bookman Old Style" w:cstheme="minorHAnsi"/>
          <w:sz w:val="22"/>
          <w:szCs w:val="22"/>
        </w:rPr>
        <w:t>Steve E. Sievers</w:t>
      </w:r>
    </w:p>
    <w:p w14:paraId="1C7BDB32" w14:textId="77777777" w:rsidR="00126B67" w:rsidDel="00B12FB2" w:rsidRDefault="00126B67" w:rsidP="00126B67">
      <w:pPr>
        <w:rPr>
          <w:del w:id="11" w:author="Durham, Paul" w:date="2023-05-22T11:27:00Z"/>
          <w:rFonts w:ascii="Bookman Old Style" w:hAnsi="Bookman Old Style" w:cstheme="minorHAnsi"/>
          <w:sz w:val="22"/>
          <w:szCs w:val="22"/>
        </w:rPr>
      </w:pPr>
      <w:r>
        <w:rPr>
          <w:rFonts w:ascii="Bookman Old Style" w:hAnsi="Bookman Old Style" w:cstheme="minorHAnsi"/>
          <w:sz w:val="22"/>
          <w:szCs w:val="22"/>
        </w:rPr>
        <w:t>Assistant Administrator for Operations</w:t>
      </w:r>
    </w:p>
    <w:p w14:paraId="5F2843B1" w14:textId="77777777" w:rsidR="00185522" w:rsidRDefault="00185522"/>
    <w:sectPr w:rsidR="00185522" w:rsidSect="00C36A48">
      <w:headerReference w:type="default" r:id="rId7"/>
      <w:pgSz w:w="12240" w:h="15840" w:code="1"/>
      <w:pgMar w:top="3024" w:right="576" w:bottom="446" w:left="3312" w:header="720" w:footer="720" w:gutter="0"/>
      <w:paperSrc w:first="260" w:other="26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B24D" w14:textId="77777777" w:rsidR="00300F9D" w:rsidRDefault="00300F9D">
      <w:r>
        <w:separator/>
      </w:r>
    </w:p>
  </w:endnote>
  <w:endnote w:type="continuationSeparator" w:id="0">
    <w:p w14:paraId="79927D29" w14:textId="77777777" w:rsidR="00300F9D" w:rsidRDefault="0030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A0A15" w14:textId="77777777" w:rsidR="00300F9D" w:rsidRDefault="00300F9D">
      <w:r>
        <w:separator/>
      </w:r>
    </w:p>
  </w:footnote>
  <w:footnote w:type="continuationSeparator" w:id="0">
    <w:p w14:paraId="1AAD7F17" w14:textId="77777777" w:rsidR="00300F9D" w:rsidRDefault="00300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7CA2" w14:textId="77777777" w:rsidR="002527E8" w:rsidRDefault="000C400B">
    <w:pPr>
      <w:pStyle w:val="Header"/>
      <w:jc w:val="right"/>
      <w:rPr>
        <w:i/>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rham, Paul">
    <w15:presenceInfo w15:providerId="AD" w15:userId="S::paul.durham@stantec.com::bc4e483f-fbc9-4357-abf1-ad63066b0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7E0"/>
    <w:rsid w:val="00042970"/>
    <w:rsid w:val="000C400B"/>
    <w:rsid w:val="00126B67"/>
    <w:rsid w:val="00185522"/>
    <w:rsid w:val="002859D6"/>
    <w:rsid w:val="00300F9D"/>
    <w:rsid w:val="0099421A"/>
    <w:rsid w:val="00B037E0"/>
    <w:rsid w:val="00B12FB2"/>
    <w:rsid w:val="00CF1D64"/>
    <w:rsid w:val="00F05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AE6A1"/>
  <w15:chartTrackingRefBased/>
  <w15:docId w15:val="{40BEA696-59D8-42E1-8E15-3BAE607D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7E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037E0"/>
    <w:pPr>
      <w:tabs>
        <w:tab w:val="center" w:pos="4320"/>
        <w:tab w:val="right" w:pos="8640"/>
      </w:tabs>
    </w:pPr>
  </w:style>
  <w:style w:type="character" w:customStyle="1" w:styleId="HeaderChar">
    <w:name w:val="Header Char"/>
    <w:basedOn w:val="DefaultParagraphFont"/>
    <w:link w:val="Header"/>
    <w:rsid w:val="00B037E0"/>
    <w:rPr>
      <w:rFonts w:ascii="Times New Roman" w:eastAsia="Times New Roman" w:hAnsi="Times New Roman" w:cs="Times New Roman"/>
      <w:sz w:val="24"/>
      <w:szCs w:val="20"/>
    </w:rPr>
  </w:style>
  <w:style w:type="character" w:styleId="Hyperlink">
    <w:name w:val="Hyperlink"/>
    <w:uiPriority w:val="99"/>
    <w:unhideWhenUsed/>
    <w:rsid w:val="00B037E0"/>
    <w:rPr>
      <w:color w:val="0000FF"/>
      <w:u w:val="single"/>
    </w:rPr>
  </w:style>
  <w:style w:type="character" w:styleId="CommentReference">
    <w:name w:val="annotation reference"/>
    <w:uiPriority w:val="99"/>
    <w:semiHidden/>
    <w:unhideWhenUsed/>
    <w:rsid w:val="00B037E0"/>
    <w:rPr>
      <w:sz w:val="16"/>
      <w:szCs w:val="16"/>
    </w:rPr>
  </w:style>
  <w:style w:type="paragraph" w:styleId="CommentText">
    <w:name w:val="annotation text"/>
    <w:basedOn w:val="Normal"/>
    <w:link w:val="CommentTextChar"/>
    <w:uiPriority w:val="99"/>
    <w:unhideWhenUsed/>
    <w:rsid w:val="00B037E0"/>
    <w:rPr>
      <w:sz w:val="20"/>
    </w:rPr>
  </w:style>
  <w:style w:type="character" w:customStyle="1" w:styleId="CommentTextChar">
    <w:name w:val="Comment Text Char"/>
    <w:basedOn w:val="DefaultParagraphFont"/>
    <w:link w:val="CommentText"/>
    <w:uiPriority w:val="99"/>
    <w:rsid w:val="00B037E0"/>
    <w:rPr>
      <w:rFonts w:ascii="Times New Roman" w:eastAsia="Times New Roman" w:hAnsi="Times New Roman" w:cs="Times New Roman"/>
      <w:sz w:val="20"/>
      <w:szCs w:val="20"/>
    </w:rPr>
  </w:style>
  <w:style w:type="paragraph" w:styleId="NoSpacing">
    <w:name w:val="No Spacing"/>
    <w:uiPriority w:val="1"/>
    <w:qFormat/>
    <w:rsid w:val="00B037E0"/>
    <w:pPr>
      <w:spacing w:after="0" w:line="240" w:lineRule="auto"/>
    </w:pPr>
    <w:rPr>
      <w:rFonts w:eastAsiaTheme="minorEastAsia"/>
    </w:rPr>
  </w:style>
  <w:style w:type="paragraph" w:styleId="Revision">
    <w:name w:val="Revision"/>
    <w:hidden/>
    <w:uiPriority w:val="99"/>
    <w:semiHidden/>
    <w:rsid w:val="00126B67"/>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77862">
      <w:bodyDiv w:val="1"/>
      <w:marLeft w:val="0"/>
      <w:marRight w:val="0"/>
      <w:marTop w:val="0"/>
      <w:marBottom w:val="0"/>
      <w:divBdr>
        <w:top w:val="none" w:sz="0" w:space="0" w:color="auto"/>
        <w:left w:val="none" w:sz="0" w:space="0" w:color="auto"/>
        <w:bottom w:val="none" w:sz="0" w:space="0" w:color="auto"/>
        <w:right w:val="none" w:sz="0" w:space="0" w:color="auto"/>
      </w:divBdr>
    </w:div>
    <w:div w:id="185815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sievers@AndersonTownshipOH.go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385</Words>
  <Characters>2096</Characters>
  <Application>Microsoft Office Word</Application>
  <DocSecurity>4</DocSecurity>
  <Lines>52</Lines>
  <Paragraphs>14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Durham, Paul</dc:creator>
  <cp:keywords/>
  <dc:description/>
  <cp:lastModifiedBy>Durham, Paul</cp:lastModifiedBy>
  <cp:revision>2</cp:revision>
  <dcterms:created xsi:type="dcterms:W3CDTF">2023-05-23T11:59:00Z</dcterms:created>
  <dcterms:modified xsi:type="dcterms:W3CDTF">2023-05-23T11:59:00Z</dcterms:modified>
</cp:coreProperties>
</file>